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57113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proofErr w:type="spellStart"/>
            <w:r>
              <w:rPr>
                <w:rFonts w:ascii="Arial" w:hAnsi="Arial" w:cs="Arial"/>
                <w:b/>
                <w:sz w:val="16"/>
                <w:szCs w:val="16"/>
              </w:rPr>
              <w:t>MINISTERE</w:t>
            </w:r>
            <w:proofErr w:type="spellEnd"/>
            <w:r>
              <w:rPr>
                <w:rFonts w:ascii="Arial" w:hAnsi="Arial" w:cs="Arial"/>
                <w:b/>
                <w:sz w:val="16"/>
                <w:szCs w:val="16"/>
              </w:rPr>
              <w:t xml:space="preserve"> DE L’</w:t>
            </w:r>
            <w:proofErr w:type="spellStart"/>
            <w:r>
              <w:rPr>
                <w:rFonts w:ascii="Arial" w:hAnsi="Arial" w:cs="Arial"/>
                <w:b/>
                <w:sz w:val="16"/>
                <w:szCs w:val="16"/>
              </w:rPr>
              <w:t>ECONOMIE</w:t>
            </w:r>
            <w:proofErr w:type="spellEnd"/>
            <w:r>
              <w:rPr>
                <w:rFonts w:ascii="Arial" w:hAnsi="Arial" w:cs="Arial"/>
                <w:b/>
                <w:sz w:val="16"/>
                <w:szCs w:val="16"/>
              </w:rPr>
              <w:t xml:space="preserv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Pr>
          <w:rFonts w:ascii="Arial" w:hAnsi="Arial" w:cs="Arial"/>
          <w:i/>
          <w:sz w:val="18"/>
          <w:szCs w:val="18"/>
        </w:rPr>
        <w:t>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883E60" w:rsidP="005F60DB">
      <w:pPr>
        <w:tabs>
          <w:tab w:val="left" w:pos="426"/>
          <w:tab w:val="left" w:pos="851"/>
        </w:tabs>
        <w:spacing w:after="120"/>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Pr="005F60DB" w:rsidRDefault="005F60DB" w:rsidP="006F3DF9">
      <w:pPr>
        <w:pStyle w:val="fcase1ertab"/>
        <w:tabs>
          <w:tab w:val="clear" w:pos="426"/>
          <w:tab w:val="left" w:pos="0"/>
          <w:tab w:val="left" w:pos="851"/>
        </w:tabs>
        <w:ind w:left="0" w:firstLine="0"/>
        <w:rPr>
          <w:rFonts w:ascii="Arial" w:hAnsi="Arial" w:cs="Arial"/>
          <w:sz w:val="22"/>
          <w:szCs w:val="22"/>
        </w:rPr>
      </w:pPr>
      <w:r w:rsidRPr="005F60DB">
        <w:rPr>
          <w:rFonts w:ascii="Arial" w:hAnsi="Arial" w:cs="Arial"/>
          <w:sz w:val="22"/>
          <w:szCs w:val="22"/>
        </w:rPr>
        <w:t>Fourniture et livraison de repas en liaison chaude</w:t>
      </w:r>
    </w:p>
    <w:p w:rsidR="009B1CD0" w:rsidRDefault="009B1CD0" w:rsidP="005846FB">
      <w:pPr>
        <w:tabs>
          <w:tab w:val="left" w:pos="426"/>
          <w:tab w:val="left" w:pos="851"/>
        </w:tabs>
        <w:jc w:val="both"/>
        <w:rPr>
          <w:rFonts w:ascii="Arial" w:hAnsi="Arial" w:cs="Arial"/>
        </w:rPr>
      </w:pPr>
    </w:p>
    <w:p w:rsidR="00876A73" w:rsidRDefault="00876A73" w:rsidP="005846FB">
      <w:pPr>
        <w:tabs>
          <w:tab w:val="left" w:pos="426"/>
          <w:tab w:val="left" w:pos="851"/>
        </w:tabs>
        <w:jc w:val="both"/>
        <w:rPr>
          <w:rFonts w:ascii="Arial" w:hAnsi="Arial" w:cs="Arial"/>
        </w:rPr>
      </w:pPr>
    </w:p>
    <w:p w:rsidR="00876A73" w:rsidRDefault="00876A73" w:rsidP="005846FB">
      <w:pPr>
        <w:tabs>
          <w:tab w:val="left" w:pos="426"/>
          <w:tab w:val="left" w:pos="851"/>
        </w:tabs>
        <w:jc w:val="both"/>
        <w:rPr>
          <w:rFonts w:ascii="Arial" w:hAnsi="Arial" w:cs="Arial"/>
        </w:rPr>
      </w:pP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883E6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883E60"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70C31">
        <w:fldChar w:fldCharType="separate"/>
      </w:r>
      <w:r>
        <w:fldChar w:fldCharType="end"/>
      </w:r>
      <w:r w:rsidR="009B1CD0">
        <w:tab/>
      </w:r>
      <w:r>
        <w:t>À</w:t>
      </w:r>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rsidR="009B1CD0">
        <w:rPr>
          <w:rFonts w:ascii="Arial" w:hAnsi="Arial" w:cs="Arial"/>
        </w:rPr>
        <w:tab/>
      </w:r>
      <w:r w:rsidR="00883E60">
        <w:rPr>
          <w:rFonts w:ascii="Arial" w:hAnsi="Arial" w:cs="Arial"/>
        </w:rPr>
        <w:t>Au</w:t>
      </w:r>
      <w:r w:rsidR="00B87564">
        <w:rPr>
          <w:rFonts w:ascii="Arial" w:hAnsi="Arial" w:cs="Arial"/>
        </w:rPr>
        <w:t xml:space="preserve">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654CE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r w:rsidR="00883E60">
        <w:rPr>
          <w:rFonts w:ascii="Arial" w:hAnsi="Arial" w:cs="Arial"/>
        </w:rPr>
        <w:t>À</w:t>
      </w:r>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rsidR="009B1CD0">
        <w:rPr>
          <w:rFonts w:ascii="Arial" w:hAnsi="Arial" w:cs="Arial"/>
        </w:rPr>
        <w:tab/>
      </w:r>
      <w:r w:rsidR="00883E60">
        <w:rPr>
          <w:rFonts w:ascii="Arial" w:hAnsi="Arial" w:cs="Arial"/>
        </w:rPr>
        <w:t>À</w:t>
      </w:r>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rPr>
          <w:rFonts w:ascii="Arial" w:hAnsi="Arial" w:cs="Arial"/>
        </w:rPr>
        <w:tab/>
      </w:r>
      <w:r w:rsidR="00883E60">
        <w:rPr>
          <w:rFonts w:ascii="Arial" w:hAnsi="Arial" w:cs="Arial"/>
        </w:rPr>
        <w:t>Avec</w:t>
      </w:r>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5F60DB"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770C31">
        <w:fldChar w:fldCharType="separate"/>
      </w:r>
      <w:r>
        <w:fldChar w:fldCharType="end"/>
      </w:r>
      <w:r w:rsidR="009B1CD0">
        <w:rPr>
          <w:rFonts w:ascii="Arial" w:hAnsi="Arial" w:cs="Arial"/>
          <w:lang w:val="en-GB"/>
        </w:rPr>
        <w:t xml:space="preserve"> C</w:t>
      </w:r>
      <w:r w:rsidR="00883E60">
        <w:rPr>
          <w:rFonts w:ascii="Arial" w:hAnsi="Arial" w:cs="Arial"/>
          <w:lang w:val="en-GB"/>
        </w:rPr>
        <w:t>.</w:t>
      </w:r>
      <w:r w:rsidR="009B1CD0">
        <w:rPr>
          <w:rFonts w:ascii="Arial" w:hAnsi="Arial" w:cs="Arial"/>
          <w:lang w:val="en-GB"/>
        </w:rPr>
        <w:t>C</w:t>
      </w:r>
      <w:r w:rsidR="00883E60">
        <w:rPr>
          <w:rFonts w:ascii="Arial" w:hAnsi="Arial" w:cs="Arial"/>
          <w:lang w:val="en-GB"/>
        </w:rPr>
        <w:t>.</w:t>
      </w:r>
      <w:r w:rsidR="009B1CD0">
        <w:rPr>
          <w:rFonts w:ascii="Arial" w:hAnsi="Arial" w:cs="Arial"/>
          <w:lang w:val="en-GB"/>
        </w:rPr>
        <w:t>A</w:t>
      </w:r>
      <w:r w:rsidR="00883E60">
        <w:rPr>
          <w:rFonts w:ascii="Arial" w:hAnsi="Arial" w:cs="Arial"/>
          <w:lang w:val="en-GB"/>
        </w:rPr>
        <w:t>.</w:t>
      </w:r>
      <w:r w:rsidR="009B1CD0">
        <w:rPr>
          <w:rFonts w:ascii="Arial" w:hAnsi="Arial" w:cs="Arial"/>
          <w:lang w:val="en-GB"/>
        </w:rPr>
        <w:t>P ………………………………………………………………………………………</w:t>
      </w:r>
      <w:r w:rsidR="00883E60">
        <w:rPr>
          <w:rFonts w:ascii="Arial" w:hAnsi="Arial" w:cs="Arial"/>
          <w:lang w:val="en-GB"/>
        </w:rPr>
        <w:t>…...</w:t>
      </w:r>
    </w:p>
    <w:p w:rsidR="009B1CD0" w:rsidRPr="00CD185D" w:rsidRDefault="005F60DB"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770C31">
        <w:fldChar w:fldCharType="separate"/>
      </w:r>
      <w:r>
        <w:fldChar w:fldCharType="end"/>
      </w:r>
      <w:r w:rsidR="009B1CD0">
        <w:rPr>
          <w:rFonts w:ascii="Arial" w:hAnsi="Arial" w:cs="Arial"/>
          <w:lang w:val="en-GB"/>
        </w:rPr>
        <w:t xml:space="preserve"> </w:t>
      </w:r>
      <w:r w:rsidR="00883E60">
        <w:rPr>
          <w:rFonts w:ascii="Arial" w:hAnsi="Arial" w:cs="Arial"/>
          <w:lang w:val="en-GB"/>
        </w:rPr>
        <w:t>C.C.A.G F.C.S</w:t>
      </w:r>
    </w:p>
    <w:p w:rsidR="009B1CD0" w:rsidRPr="00CD185D" w:rsidRDefault="005F60DB"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770C31">
        <w:fldChar w:fldCharType="separate"/>
      </w:r>
      <w:r>
        <w:fldChar w:fldCharType="end"/>
      </w:r>
      <w:r w:rsidR="009B1CD0">
        <w:rPr>
          <w:rFonts w:ascii="Arial" w:hAnsi="Arial" w:cs="Arial"/>
          <w:lang w:val="en-GB"/>
        </w:rPr>
        <w:t xml:space="preserve"> C</w:t>
      </w:r>
      <w:r w:rsidR="00883E60">
        <w:rPr>
          <w:rFonts w:ascii="Arial" w:hAnsi="Arial" w:cs="Arial"/>
          <w:lang w:val="en-GB"/>
        </w:rPr>
        <w:t>.</w:t>
      </w:r>
      <w:r w:rsidR="009B1CD0">
        <w:rPr>
          <w:rFonts w:ascii="Arial" w:hAnsi="Arial" w:cs="Arial"/>
          <w:lang w:val="en-GB"/>
        </w:rPr>
        <w:t>C</w:t>
      </w:r>
      <w:r w:rsidR="00883E60">
        <w:rPr>
          <w:rFonts w:ascii="Arial" w:hAnsi="Arial" w:cs="Arial"/>
          <w:lang w:val="en-GB"/>
        </w:rPr>
        <w:t>.</w:t>
      </w:r>
      <w:r w:rsidR="009B1CD0">
        <w:rPr>
          <w:rFonts w:ascii="Arial" w:hAnsi="Arial" w:cs="Arial"/>
          <w:lang w:val="en-GB"/>
        </w:rPr>
        <w:t>T</w:t>
      </w:r>
      <w:r w:rsidR="00883E60">
        <w:rPr>
          <w:rFonts w:ascii="Arial" w:hAnsi="Arial" w:cs="Arial"/>
          <w:lang w:val="en-GB"/>
        </w:rPr>
        <w:t>.</w:t>
      </w:r>
      <w:r w:rsidR="009B1CD0">
        <w:rPr>
          <w:rFonts w:ascii="Arial" w:hAnsi="Arial" w:cs="Arial"/>
          <w:lang w:val="en-GB"/>
        </w:rPr>
        <w:t>P ………………………………………………………………………………………</w:t>
      </w:r>
      <w:r w:rsidR="00883E60">
        <w:rPr>
          <w:rFonts w:ascii="Arial" w:hAnsi="Arial" w:cs="Arial"/>
          <w:lang w:val="en-GB"/>
        </w:rPr>
        <w:t>…...</w:t>
      </w:r>
    </w:p>
    <w:p w:rsidR="009B1CD0" w:rsidRDefault="005F60DB"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70C31">
        <w:fldChar w:fldCharType="separate"/>
      </w:r>
      <w:r>
        <w:fldChar w:fldCharType="end"/>
      </w:r>
      <w:r w:rsidR="009B1CD0">
        <w:rPr>
          <w:rFonts w:ascii="Arial" w:hAnsi="Arial" w:cs="Arial"/>
        </w:rPr>
        <w:t xml:space="preserve"> Autres</w:t>
      </w:r>
      <w:r w:rsidR="00883E60">
        <w:rPr>
          <w:rFonts w:ascii="Arial" w:hAnsi="Arial" w:cs="Arial"/>
        </w:rPr>
        <w:t> : Bordereau de Prix Unitaires</w:t>
      </w:r>
    </w:p>
    <w:p w:rsidR="009B1CD0" w:rsidRDefault="009B1CD0" w:rsidP="00710FD6">
      <w:pPr>
        <w:tabs>
          <w:tab w:val="left" w:pos="851"/>
        </w:tabs>
        <w:jc w:val="both"/>
        <w:rPr>
          <w:rFonts w:ascii="Arial" w:hAnsi="Arial" w:cs="Arial"/>
        </w:rPr>
      </w:pPr>
    </w:p>
    <w:p w:rsidR="009B1CD0" w:rsidRDefault="00883E60"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5F60DB" w:rsidP="006B5057">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70C31">
        <w:fldChar w:fldCharType="separate"/>
      </w:r>
      <w:r>
        <w:fldChar w:fldCharType="end"/>
      </w:r>
      <w:r w:rsidR="009B1CD0">
        <w:rPr>
          <w:rFonts w:ascii="Arial" w:hAnsi="Arial" w:cs="Arial"/>
        </w:rPr>
        <w:t xml:space="preserve"> </w:t>
      </w:r>
      <w:r w:rsidR="00883E60">
        <w:rPr>
          <w:rFonts w:ascii="Arial" w:hAnsi="Arial" w:cs="Arial"/>
        </w:rPr>
        <w:t>Le</w:t>
      </w:r>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rsidR="009B1CD0">
        <w:rPr>
          <w:rFonts w:ascii="Arial" w:hAnsi="Arial" w:cs="Arial"/>
        </w:rPr>
        <w:t xml:space="preserve"> </w:t>
      </w:r>
      <w:r w:rsidR="00883E60">
        <w:rPr>
          <w:rFonts w:ascii="Arial" w:hAnsi="Arial" w:cs="Arial"/>
        </w:rPr>
        <w:t>S’engage</w:t>
      </w:r>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654CE0"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883E60">
        <w:rPr>
          <w:rFonts w:ascii="Arial" w:hAnsi="Arial" w:cs="Arial"/>
        </w:rPr>
        <w:t>Engage</w:t>
      </w:r>
      <w:r w:rsidR="009B1CD0">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9B1CD0">
        <w:rPr>
          <w:rFonts w:ascii="Arial" w:hAnsi="Arial" w:cs="Arial"/>
        </w:rPr>
        <w:t>sur la base de son offre ;</w:t>
      </w:r>
    </w:p>
    <w:p w:rsidR="005F60DB" w:rsidRDefault="005F60DB" w:rsidP="005F60DB">
      <w:pPr>
        <w:tabs>
          <w:tab w:val="left" w:pos="851"/>
        </w:tabs>
        <w:jc w:val="center"/>
        <w:rPr>
          <w:rFonts w:ascii="Arial" w:hAnsi="Arial" w:cs="Arial"/>
        </w:rPr>
      </w:pPr>
    </w:p>
    <w:p w:rsidR="009B1CD0" w:rsidRDefault="009B1CD0" w:rsidP="009B45B9">
      <w:pPr>
        <w:tabs>
          <w:tab w:val="left" w:pos="851"/>
        </w:tabs>
        <w:jc w:val="both"/>
        <w:rPr>
          <w:rFonts w:ascii="Arial" w:hAnsi="Arial" w:cs="Arial"/>
        </w:rPr>
      </w:pPr>
    </w:p>
    <w:p w:rsidR="00654CE0" w:rsidRDefault="00654CE0" w:rsidP="009B45B9">
      <w:pPr>
        <w:tabs>
          <w:tab w:val="left" w:pos="851"/>
        </w:tabs>
        <w:jc w:val="both"/>
        <w:rPr>
          <w:rFonts w:ascii="Arial" w:hAnsi="Arial" w:cs="Arial"/>
        </w:rPr>
      </w:pPr>
    </w:p>
    <w:p w:rsidR="00654CE0" w:rsidRDefault="00654CE0" w:rsidP="009B45B9">
      <w:pPr>
        <w:tabs>
          <w:tab w:val="left" w:pos="851"/>
        </w:tabs>
        <w:jc w:val="both"/>
        <w:rPr>
          <w:rFonts w:ascii="Arial" w:hAnsi="Arial" w:cs="Arial"/>
        </w:rPr>
      </w:pPr>
    </w:p>
    <w:p w:rsidR="00654CE0" w:rsidRDefault="00654CE0" w:rsidP="009B45B9">
      <w:pPr>
        <w:tabs>
          <w:tab w:val="left" w:pos="851"/>
        </w:tabs>
        <w:jc w:val="both"/>
        <w:rPr>
          <w:rFonts w:ascii="Arial" w:hAnsi="Arial" w:cs="Arial"/>
        </w:rPr>
      </w:pPr>
    </w:p>
    <w:p w:rsidR="00654CE0" w:rsidRDefault="00654CE0" w:rsidP="009B45B9">
      <w:pPr>
        <w:tabs>
          <w:tab w:val="left" w:pos="851"/>
        </w:tabs>
        <w:jc w:val="both"/>
        <w:rPr>
          <w:rFonts w:ascii="Arial" w:hAnsi="Arial" w:cs="Arial"/>
        </w:rPr>
      </w:pPr>
    </w:p>
    <w:p w:rsidR="00654CE0" w:rsidRDefault="00654CE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rsidR="009B1CD0">
        <w:rPr>
          <w:rFonts w:ascii="Arial" w:hAnsi="Arial" w:cs="Arial"/>
        </w:rPr>
        <w:t xml:space="preserve"> </w:t>
      </w:r>
      <w:r w:rsidR="00883E60">
        <w:rPr>
          <w:rFonts w:ascii="Arial" w:hAnsi="Arial" w:cs="Arial"/>
        </w:rPr>
        <w:t>L’ensemble</w:t>
      </w:r>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883E60" w:rsidP="009B45B9">
      <w:pPr>
        <w:pStyle w:val="fcase1ertab"/>
        <w:tabs>
          <w:tab w:val="left" w:pos="851"/>
        </w:tabs>
        <w:ind w:left="0" w:firstLine="0"/>
      </w:pPr>
      <w:r>
        <w:rPr>
          <w:rFonts w:ascii="Arial" w:hAnsi="Arial" w:cs="Arial"/>
        </w:rPr>
        <w:t>À</w:t>
      </w:r>
      <w:r w:rsidR="009B1CD0">
        <w:rPr>
          <w:rFonts w:ascii="Arial" w:hAnsi="Arial" w:cs="Arial"/>
        </w:rPr>
        <w:t xml:space="preserve"> livrer les fournitures demandées ou à exécuter les prestations demandées :</w:t>
      </w:r>
    </w:p>
    <w:p w:rsidR="009B1CD0" w:rsidRDefault="00654CE0"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647056">
        <w:rPr>
          <w:rFonts w:ascii="Arial" w:hAnsi="Arial" w:cs="Arial"/>
        </w:rPr>
        <w:t>Aux</w:t>
      </w:r>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r w:rsidR="00FC373D">
        <w:t xml:space="preserve"> </w:t>
      </w:r>
    </w:p>
    <w:p w:rsidR="009B1CD0" w:rsidRDefault="009B1CD0" w:rsidP="00FE21F9">
      <w:pPr>
        <w:tabs>
          <w:tab w:val="left" w:pos="426"/>
          <w:tab w:val="left" w:pos="851"/>
        </w:tabs>
        <w:spacing w:before="120"/>
        <w:ind w:left="2268"/>
        <w:rPr>
          <w:rFonts w:ascii="Arial" w:hAnsi="Arial" w:cs="Arial"/>
        </w:rPr>
      </w:pPr>
      <w:r>
        <w:t xml:space="preserve">Montant </w:t>
      </w:r>
      <w:r>
        <w:rPr>
          <w:rFonts w:ascii="Arial" w:hAnsi="Arial" w:cs="Arial"/>
        </w:rPr>
        <w:t xml:space="preserve">hors taxes arrêté en chiffres à : </w:t>
      </w:r>
      <w:r w:rsidR="00654CE0">
        <w:rPr>
          <w:rFonts w:ascii="Arial" w:hAnsi="Arial" w:cs="Arial"/>
        </w:rPr>
        <w:tab/>
      </w:r>
      <w:r w:rsidR="00FC373D">
        <w:rPr>
          <w:rFonts w:ascii="Arial" w:hAnsi="Arial" w:cs="Arial"/>
        </w:rPr>
        <w:t xml:space="preserve">le repas enfant et </w:t>
      </w:r>
      <w:r w:rsidR="00654CE0">
        <w:rPr>
          <w:rFonts w:ascii="Arial" w:hAnsi="Arial" w:cs="Arial"/>
        </w:rPr>
        <w:tab/>
      </w:r>
      <w:r w:rsidR="00654CE0">
        <w:rPr>
          <w:rFonts w:ascii="Arial" w:hAnsi="Arial" w:cs="Arial"/>
        </w:rPr>
        <w:tab/>
      </w:r>
      <w:r w:rsidR="00FC373D">
        <w:rPr>
          <w:rFonts w:ascii="Arial" w:hAnsi="Arial" w:cs="Arial"/>
        </w:rPr>
        <w:t>le repas adulte</w:t>
      </w:r>
    </w:p>
    <w:p w:rsidR="009B1CD0" w:rsidRDefault="009B1CD0" w:rsidP="00FE21F9">
      <w:pPr>
        <w:pStyle w:val="fcase1ertab"/>
        <w:tabs>
          <w:tab w:val="left" w:pos="851"/>
        </w:tabs>
        <w:spacing w:before="120"/>
        <w:ind w:left="2268" w:firstLine="0"/>
        <w:jc w:val="left"/>
      </w:pPr>
      <w:r>
        <w:rPr>
          <w:rFonts w:ascii="Arial" w:hAnsi="Arial" w:cs="Arial"/>
        </w:rPr>
        <w:t xml:space="preserve">Montant hors taxes arrêté en lettres à : </w:t>
      </w:r>
      <w:r w:rsidR="00770C31">
        <w:rPr>
          <w:rFonts w:ascii="Arial" w:hAnsi="Arial" w:cs="Arial"/>
        </w:rPr>
        <w:tab/>
      </w:r>
      <w:r w:rsidR="00770C31">
        <w:rPr>
          <w:rFonts w:ascii="Arial" w:hAnsi="Arial" w:cs="Arial"/>
        </w:rPr>
        <w:tab/>
      </w:r>
      <w:r w:rsidR="00770C31">
        <w:rPr>
          <w:rFonts w:ascii="Arial" w:hAnsi="Arial" w:cs="Arial"/>
        </w:rPr>
        <w:tab/>
      </w:r>
      <w:r w:rsidR="00FC373D">
        <w:rPr>
          <w:rFonts w:ascii="Arial" w:hAnsi="Arial" w:cs="Arial"/>
        </w:rPr>
        <w:t xml:space="preserve">(repas enfant) et </w:t>
      </w:r>
      <w:r w:rsidR="00770C31">
        <w:rPr>
          <w:rFonts w:ascii="Arial" w:hAnsi="Arial" w:cs="Arial"/>
        </w:rPr>
        <w:tab/>
      </w:r>
      <w:r w:rsidR="00770C31">
        <w:rPr>
          <w:rFonts w:ascii="Arial" w:hAnsi="Arial" w:cs="Arial"/>
        </w:rPr>
        <w:tab/>
      </w:r>
      <w:r w:rsidR="00770C31">
        <w:rPr>
          <w:rFonts w:ascii="Arial" w:hAnsi="Arial" w:cs="Arial"/>
        </w:rPr>
        <w:tab/>
      </w:r>
      <w:r w:rsidR="00FC373D">
        <w:rPr>
          <w:rFonts w:ascii="Arial" w:hAnsi="Arial" w:cs="Arial"/>
        </w:rPr>
        <w:t>(repas adulte)</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rsidR="009B1CD0">
        <w:t xml:space="preserve"> Montant TTC</w:t>
      </w:r>
      <w:r w:rsidR="009B1CD0">
        <w:rPr>
          <w:rStyle w:val="Caractresdenotedebasdepage"/>
        </w:rPr>
        <w:footnoteReference w:customMarkFollows="1" w:id="3"/>
        <w:t>4 </w:t>
      </w:r>
      <w:r w:rsidR="009B1CD0">
        <w:t>:</w:t>
      </w:r>
      <w:r w:rsidR="00FC373D">
        <w:t xml:space="preserve"> </w:t>
      </w:r>
    </w:p>
    <w:p w:rsidR="009B1CD0" w:rsidRDefault="009B1CD0" w:rsidP="00FE21F9">
      <w:pPr>
        <w:pStyle w:val="fcase1ertab"/>
        <w:tabs>
          <w:tab w:val="left" w:pos="851"/>
        </w:tabs>
        <w:spacing w:before="120"/>
        <w:ind w:left="2410" w:firstLine="0"/>
        <w:jc w:val="left"/>
        <w:rPr>
          <w:rFonts w:ascii="Arial" w:hAnsi="Arial" w:cs="Arial"/>
        </w:rPr>
      </w:pPr>
      <w:r>
        <w:rPr>
          <w:rFonts w:ascii="Arial" w:hAnsi="Arial" w:cs="Arial"/>
        </w:rPr>
        <w:t xml:space="preserve">Montant TTC arrêté en chiffres à : </w:t>
      </w:r>
      <w:r w:rsidR="00770C31">
        <w:rPr>
          <w:rFonts w:ascii="Arial" w:hAnsi="Arial" w:cs="Arial"/>
        </w:rPr>
        <w:tab/>
      </w:r>
      <w:r w:rsidR="00770C31">
        <w:rPr>
          <w:rFonts w:ascii="Arial" w:hAnsi="Arial" w:cs="Arial"/>
        </w:rPr>
        <w:tab/>
      </w:r>
      <w:r w:rsidR="00FC373D">
        <w:rPr>
          <w:rFonts w:ascii="Arial" w:hAnsi="Arial" w:cs="Arial"/>
        </w:rPr>
        <w:t xml:space="preserve">le repas enfant et </w:t>
      </w:r>
      <w:r w:rsidR="00770C31">
        <w:rPr>
          <w:rFonts w:ascii="Arial" w:hAnsi="Arial" w:cs="Arial"/>
        </w:rPr>
        <w:tab/>
      </w:r>
      <w:r w:rsidR="00770C31">
        <w:rPr>
          <w:rFonts w:ascii="Arial" w:hAnsi="Arial" w:cs="Arial"/>
        </w:rPr>
        <w:tab/>
      </w:r>
      <w:r w:rsidR="00FC373D">
        <w:rPr>
          <w:rFonts w:ascii="Arial" w:hAnsi="Arial" w:cs="Arial"/>
        </w:rPr>
        <w:t>le repas adulte</w:t>
      </w:r>
    </w:p>
    <w:p w:rsidR="009B1CD0" w:rsidRDefault="009B1CD0" w:rsidP="00FE21F9">
      <w:pPr>
        <w:pStyle w:val="fcase1ertab"/>
        <w:tabs>
          <w:tab w:val="left" w:pos="851"/>
        </w:tabs>
        <w:spacing w:before="120"/>
        <w:ind w:left="2410" w:firstLine="0"/>
        <w:jc w:val="left"/>
        <w:rPr>
          <w:rFonts w:ascii="Arial" w:hAnsi="Arial" w:cs="Arial"/>
          <w:u w:val="single"/>
        </w:rPr>
      </w:pPr>
      <w:r>
        <w:rPr>
          <w:rFonts w:ascii="Arial" w:hAnsi="Arial" w:cs="Arial"/>
        </w:rPr>
        <w:t xml:space="preserve">Montant TTC arrêté en lettres à : </w:t>
      </w:r>
      <w:r w:rsidR="00770C31">
        <w:rPr>
          <w:rFonts w:ascii="Arial" w:hAnsi="Arial" w:cs="Arial"/>
        </w:rPr>
        <w:tab/>
      </w:r>
      <w:r w:rsidR="00770C31">
        <w:rPr>
          <w:rFonts w:ascii="Arial" w:hAnsi="Arial" w:cs="Arial"/>
        </w:rPr>
        <w:tab/>
      </w:r>
      <w:r w:rsidR="00770C31">
        <w:rPr>
          <w:rFonts w:ascii="Arial" w:hAnsi="Arial" w:cs="Arial"/>
        </w:rPr>
        <w:tab/>
      </w:r>
      <w:r w:rsidR="0081022F">
        <w:rPr>
          <w:rFonts w:ascii="Arial" w:hAnsi="Arial" w:cs="Arial"/>
        </w:rPr>
        <w:t xml:space="preserve">(repas enfant) et </w:t>
      </w:r>
      <w:r w:rsidR="00770C31">
        <w:rPr>
          <w:rFonts w:ascii="Arial" w:hAnsi="Arial" w:cs="Arial"/>
        </w:rPr>
        <w:tab/>
      </w:r>
      <w:r w:rsidR="00770C31">
        <w:rPr>
          <w:rFonts w:ascii="Arial" w:hAnsi="Arial" w:cs="Arial"/>
        </w:rPr>
        <w:tab/>
      </w:r>
      <w:r w:rsidR="00770C31">
        <w:rPr>
          <w:rFonts w:ascii="Arial" w:hAnsi="Arial" w:cs="Arial"/>
        </w:rPr>
        <w:tab/>
      </w:r>
      <w:r w:rsidR="0081022F">
        <w:rPr>
          <w:rFonts w:ascii="Arial" w:hAnsi="Arial" w:cs="Arial"/>
        </w:rPr>
        <w:t>(repas adulte)</w:t>
      </w:r>
    </w:p>
    <w:p w:rsidR="009B1CD0" w:rsidRDefault="009B1CD0" w:rsidP="004C5755">
      <w:pPr>
        <w:pStyle w:val="fcase1ertab"/>
        <w:spacing w:before="120"/>
        <w:ind w:left="567" w:firstLine="0"/>
        <w:rPr>
          <w:ins w:id="0" w:author="Carole CR. Renard" w:date="2020-05-19T09:58:00Z"/>
          <w:rFonts w:ascii="Arial" w:hAnsi="Arial" w:cs="Arial"/>
          <w:u w:val="single"/>
        </w:rPr>
      </w:pPr>
      <w:r>
        <w:rPr>
          <w:rFonts w:ascii="Arial" w:hAnsi="Arial" w:cs="Arial"/>
          <w:u w:val="single"/>
        </w:rPr>
        <w:t>OU</w:t>
      </w:r>
    </w:p>
    <w:p w:rsidR="00770C31" w:rsidRDefault="00770C31" w:rsidP="004C5755">
      <w:pPr>
        <w:pStyle w:val="fcase1ertab"/>
        <w:spacing w:before="120"/>
        <w:ind w:left="567" w:firstLine="0"/>
      </w:pPr>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rsidR="009B1CD0">
        <w:rPr>
          <w:rFonts w:ascii="Arial" w:hAnsi="Arial" w:cs="Arial"/>
        </w:rPr>
        <w:t xml:space="preserve"> </w:t>
      </w:r>
      <w:r w:rsidR="00647056">
        <w:rPr>
          <w:rFonts w:ascii="Arial" w:hAnsi="Arial" w:cs="Arial"/>
        </w:rPr>
        <w:t>Aux</w:t>
      </w:r>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647056"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647056"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70C31">
        <w:fldChar w:fldCharType="separate"/>
      </w:r>
      <w:r w:rsidR="007D7A65">
        <w:fldChar w:fldCharType="end"/>
      </w:r>
      <w:r>
        <w:tab/>
      </w:r>
      <w:r w:rsidR="009D661E">
        <w:t>Non</w:t>
      </w:r>
      <w:r>
        <w:tab/>
      </w:r>
      <w:r>
        <w:tab/>
      </w:r>
      <w:r>
        <w:tab/>
      </w:r>
      <w:r w:rsidR="00770C31">
        <w:fldChar w:fldCharType="begin">
          <w:ffData>
            <w:name w:val=""/>
            <w:enabled/>
            <w:calcOnExit w:val="0"/>
            <w:checkBox>
              <w:size w:val="20"/>
              <w:default w:val="0"/>
            </w:checkBox>
          </w:ffData>
        </w:fldChar>
      </w:r>
      <w:r w:rsidR="00770C31">
        <w:instrText xml:space="preserve"> FORMCHECKBOX </w:instrText>
      </w:r>
      <w:r w:rsidR="00770C31">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81022F">
        <w:rPr>
          <w:rFonts w:ascii="Arial" w:hAnsi="Arial" w:cs="Arial"/>
        </w:rPr>
        <w:t xml:space="preserve">10,5 </w:t>
      </w:r>
      <w:r>
        <w:rPr>
          <w:rFonts w:ascii="Arial" w:hAnsi="Arial" w:cs="Arial"/>
        </w:rPr>
        <w:t>mois ou ………………… jours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70C31">
        <w:fldChar w:fldCharType="separate"/>
      </w:r>
      <w:r w:rsidR="007D7A65">
        <w:fldChar w:fldCharType="end"/>
      </w:r>
      <w:r w:rsidR="009B1CD0">
        <w:rPr>
          <w:rFonts w:ascii="Arial" w:hAnsi="Arial" w:cs="Arial"/>
        </w:rPr>
        <w:tab/>
      </w:r>
      <w:r w:rsidR="00647056">
        <w:rPr>
          <w:rFonts w:ascii="Arial" w:hAnsi="Arial" w:cs="Arial"/>
        </w:rPr>
        <w:t>La</w:t>
      </w:r>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70C31">
        <w:fldChar w:fldCharType="separate"/>
      </w:r>
      <w:r w:rsidR="007D7A65">
        <w:fldChar w:fldCharType="end"/>
      </w:r>
      <w:r w:rsidR="009B1CD0">
        <w:rPr>
          <w:rFonts w:ascii="Arial" w:hAnsi="Arial" w:cs="Arial"/>
        </w:rPr>
        <w:tab/>
      </w:r>
      <w:r w:rsidR="00647056">
        <w:rPr>
          <w:rFonts w:ascii="Arial" w:hAnsi="Arial" w:cs="Arial"/>
        </w:rPr>
        <w:t>La</w:t>
      </w:r>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70C31">
        <w:fldChar w:fldCharType="begin">
          <w:ffData>
            <w:name w:val=""/>
            <w:enabled/>
            <w:calcOnExit w:val="0"/>
            <w:checkBox>
              <w:size w:val="20"/>
              <w:default w:val="0"/>
            </w:checkBox>
          </w:ffData>
        </w:fldChar>
      </w:r>
      <w:r w:rsidR="00770C31">
        <w:instrText xml:space="preserve"> FORMCHECKBOX </w:instrText>
      </w:r>
      <w:r w:rsidR="00770C31">
        <w:fldChar w:fldCharType="end"/>
      </w:r>
      <w:r w:rsidR="009B1CD0">
        <w:rPr>
          <w:rFonts w:ascii="Arial" w:hAnsi="Arial" w:cs="Arial"/>
        </w:rPr>
        <w:tab/>
      </w:r>
      <w:r w:rsidR="00647056">
        <w:rPr>
          <w:rFonts w:ascii="Arial" w:hAnsi="Arial" w:cs="Arial"/>
        </w:rPr>
        <w:t>La</w:t>
      </w:r>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70C31">
        <w:fldChar w:fldCharType="begin">
          <w:ffData>
            <w:name w:val=""/>
            <w:enabled/>
            <w:calcOnExit w:val="0"/>
            <w:checkBox>
              <w:size w:val="20"/>
              <w:default w:val="0"/>
            </w:checkBox>
          </w:ffData>
        </w:fldChar>
      </w:r>
      <w:r w:rsidR="00770C31">
        <w:instrText xml:space="preserve"> FORMCHECKBOX </w:instrText>
      </w:r>
      <w:r w:rsidR="00770C31">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70C31">
        <w:fldChar w:fldCharType="separate"/>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647056">
        <w:rPr>
          <w:rFonts w:ascii="Arial" w:hAnsi="Arial" w:cs="Arial"/>
        </w:rPr>
        <w:t>……</w:t>
      </w:r>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tab/>
      </w:r>
      <w:r w:rsidR="00647056">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r w:rsidR="00647056">
        <w:rPr>
          <w:rFonts w:ascii="Arial" w:hAnsi="Arial" w:cs="Arial"/>
          <w:i/>
          <w:sz w:val="18"/>
          <w:szCs w:val="18"/>
        </w:rPr>
        <w:t>Joindre</w:t>
      </w:r>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tab/>
      </w:r>
      <w:r w:rsidR="00647056">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r w:rsidR="00647056">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rPr>
          <w:rFonts w:ascii="Arial" w:hAnsi="Arial" w:cs="Arial"/>
          <w:i/>
          <w:iCs/>
        </w:rPr>
        <w:t xml:space="preserve"> </w:t>
      </w:r>
      <w:r>
        <w:rPr>
          <w:rFonts w:ascii="Arial" w:hAnsi="Arial" w:cs="Arial"/>
        </w:rPr>
        <w:tab/>
      </w:r>
      <w:r w:rsidR="00647056">
        <w:rPr>
          <w:rFonts w:ascii="Arial" w:hAnsi="Arial" w:cs="Arial"/>
        </w:rPr>
        <w:t>Ont</w:t>
      </w:r>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r w:rsidR="00647056" w:rsidRPr="00C83930">
        <w:rPr>
          <w:rFonts w:ascii="Arial" w:hAnsi="Arial" w:cs="Arial"/>
          <w:i/>
          <w:sz w:val="18"/>
          <w:szCs w:val="18"/>
        </w:rPr>
        <w:t>Hors</w:t>
      </w:r>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tab/>
      </w:r>
      <w:r w:rsidR="00285D4D">
        <w:rPr>
          <w:rFonts w:ascii="Arial" w:hAnsi="Arial" w:cs="Arial"/>
        </w:rPr>
        <w:t>Donnent</w:t>
      </w:r>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70C31">
        <w:fldChar w:fldCharType="separate"/>
      </w:r>
      <w:r>
        <w:fldChar w:fldCharType="end"/>
      </w:r>
      <w:r>
        <w:rPr>
          <w:rFonts w:ascii="Arial" w:hAnsi="Arial" w:cs="Arial"/>
        </w:rPr>
        <w:tab/>
      </w:r>
      <w:r w:rsidR="00285D4D">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70C31">
        <w:fldChar w:fldCharType="separate"/>
      </w:r>
      <w:r w:rsidR="00036500">
        <w:fldChar w:fldCharType="end"/>
      </w:r>
      <w:r w:rsidR="00036500">
        <w:rPr>
          <w:rFonts w:ascii="Arial" w:hAnsi="Arial" w:cs="Arial"/>
          <w:i/>
          <w:iCs/>
        </w:rPr>
        <w:t xml:space="preserve"> </w:t>
      </w:r>
      <w:r w:rsidR="00036500">
        <w:rPr>
          <w:rFonts w:ascii="Arial" w:hAnsi="Arial" w:cs="Arial"/>
        </w:rPr>
        <w:tab/>
      </w:r>
      <w:r w:rsidR="00285D4D">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285D4D"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9B1CD0" w:rsidRDefault="0081022F" w:rsidP="006C4338">
      <w:pPr>
        <w:pStyle w:val="En-tte"/>
        <w:tabs>
          <w:tab w:val="clear" w:pos="4536"/>
          <w:tab w:val="clear" w:pos="9072"/>
          <w:tab w:val="left" w:pos="851"/>
        </w:tabs>
        <w:jc w:val="both"/>
        <w:rPr>
          <w:rFonts w:ascii="Arial" w:hAnsi="Arial" w:cs="Arial"/>
        </w:rPr>
      </w:pPr>
      <w:r>
        <w:rPr>
          <w:rFonts w:ascii="Arial" w:hAnsi="Arial" w:cs="Arial"/>
        </w:rPr>
        <w:t>Commune de Peipin</w:t>
      </w:r>
    </w:p>
    <w:p w:rsidR="0081022F" w:rsidRDefault="0081022F" w:rsidP="006C4338">
      <w:pPr>
        <w:pStyle w:val="En-tte"/>
        <w:tabs>
          <w:tab w:val="clear" w:pos="4536"/>
          <w:tab w:val="clear" w:pos="9072"/>
          <w:tab w:val="left" w:pos="851"/>
        </w:tabs>
        <w:jc w:val="both"/>
        <w:rPr>
          <w:rFonts w:ascii="Arial" w:hAnsi="Arial" w:cs="Arial"/>
        </w:rPr>
      </w:pPr>
      <w:r>
        <w:rPr>
          <w:rFonts w:ascii="Arial" w:hAnsi="Arial" w:cs="Arial"/>
        </w:rPr>
        <w:t xml:space="preserve">4 Rue des Écoles </w:t>
      </w:r>
    </w:p>
    <w:p w:rsidR="009B1CD0" w:rsidRDefault="0081022F" w:rsidP="006F3DF9">
      <w:pPr>
        <w:pStyle w:val="En-tte"/>
        <w:tabs>
          <w:tab w:val="clear" w:pos="4536"/>
          <w:tab w:val="clear" w:pos="9072"/>
          <w:tab w:val="left" w:pos="851"/>
        </w:tabs>
        <w:jc w:val="both"/>
        <w:rPr>
          <w:rFonts w:ascii="Arial" w:hAnsi="Arial" w:cs="Arial"/>
        </w:rPr>
      </w:pPr>
      <w:r>
        <w:rPr>
          <w:rFonts w:ascii="Arial" w:hAnsi="Arial" w:cs="Arial"/>
        </w:rPr>
        <w:t>04200 PEIPIN</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285D4D"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81022F" w:rsidP="0083205E">
      <w:pPr>
        <w:tabs>
          <w:tab w:val="left" w:pos="851"/>
        </w:tabs>
        <w:jc w:val="both"/>
        <w:rPr>
          <w:rFonts w:ascii="Arial" w:hAnsi="Arial" w:cs="Arial"/>
        </w:rPr>
      </w:pPr>
      <w:r>
        <w:rPr>
          <w:rFonts w:ascii="Arial" w:hAnsi="Arial" w:cs="Arial"/>
        </w:rPr>
        <w:t xml:space="preserve">Frédéric DAUPHIN, Maire </w:t>
      </w: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Default="001C40C0" w:rsidP="009B45B9">
      <w:pPr>
        <w:tabs>
          <w:tab w:val="left" w:pos="851"/>
        </w:tabs>
        <w:jc w:val="both"/>
        <w:rPr>
          <w:rFonts w:ascii="Arial" w:hAnsi="Arial" w:cs="Arial"/>
        </w:rPr>
      </w:pPr>
    </w:p>
    <w:p w:rsidR="001C40C0" w:rsidRDefault="001C40C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285D4D"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w:t>
      </w:r>
    </w:p>
    <w:p w:rsidR="009B1CD0" w:rsidRDefault="009B1CD0" w:rsidP="009B45B9">
      <w:pPr>
        <w:pStyle w:val="fcase2metab"/>
        <w:rPr>
          <w:rFonts w:ascii="Arial" w:hAnsi="Arial" w:cs="Arial"/>
        </w:rPr>
      </w:pPr>
    </w:p>
    <w:p w:rsidR="001C40C0" w:rsidRDefault="0081022F" w:rsidP="009B45B9">
      <w:pPr>
        <w:pStyle w:val="fcase2metab"/>
        <w:rPr>
          <w:rFonts w:ascii="Arial" w:hAnsi="Arial" w:cs="Arial"/>
        </w:rPr>
      </w:pPr>
      <w:r>
        <w:rPr>
          <w:rFonts w:ascii="Arial" w:hAnsi="Arial" w:cs="Arial"/>
        </w:rPr>
        <w:t>Trésorerie de Sisteron</w:t>
      </w:r>
    </w:p>
    <w:p w:rsidR="0081022F" w:rsidRDefault="0081022F" w:rsidP="009B45B9">
      <w:pPr>
        <w:pStyle w:val="fcase2metab"/>
        <w:rPr>
          <w:rFonts w:ascii="Arial" w:hAnsi="Arial" w:cs="Arial"/>
        </w:rPr>
      </w:pPr>
      <w:r>
        <w:rPr>
          <w:rFonts w:ascii="Arial" w:hAnsi="Arial" w:cs="Arial"/>
        </w:rPr>
        <w:t>4 Rue de la Poste</w:t>
      </w:r>
    </w:p>
    <w:p w:rsidR="0081022F" w:rsidRDefault="0081022F" w:rsidP="009B45B9">
      <w:pPr>
        <w:pStyle w:val="fcase2metab"/>
        <w:rPr>
          <w:rFonts w:ascii="Arial" w:hAnsi="Arial" w:cs="Arial"/>
        </w:rPr>
      </w:pPr>
      <w:r>
        <w:rPr>
          <w:rFonts w:ascii="Arial" w:hAnsi="Arial" w:cs="Arial"/>
        </w:rPr>
        <w:t>04200 SISTERON</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285D4D"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w:t>
      </w:r>
    </w:p>
    <w:p w:rsidR="0079785C" w:rsidRDefault="0079785C" w:rsidP="009B45B9">
      <w:pPr>
        <w:pStyle w:val="fcase2metab"/>
        <w:rPr>
          <w:rFonts w:ascii="Arial" w:hAnsi="Arial" w:cs="Arial"/>
        </w:rPr>
      </w:pPr>
    </w:p>
    <w:p w:rsidR="0081022F" w:rsidRDefault="0081022F" w:rsidP="009B45B9">
      <w:pPr>
        <w:pStyle w:val="fcase2metab"/>
        <w:rPr>
          <w:rFonts w:ascii="Arial" w:hAnsi="Arial" w:cs="Arial"/>
        </w:rPr>
      </w:pPr>
      <w:r>
        <w:rPr>
          <w:rFonts w:ascii="Arial" w:hAnsi="Arial" w:cs="Arial"/>
        </w:rPr>
        <w:t>6042 : Achats de prestation de services</w:t>
      </w:r>
    </w:p>
    <w:p w:rsidR="0081022F" w:rsidRDefault="0081022F"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4970DE" w:rsidRDefault="009B1CD0" w:rsidP="009B45B9">
      <w:pPr>
        <w:tabs>
          <w:tab w:val="left" w:pos="851"/>
        </w:tabs>
        <w:rPr>
          <w:rFonts w:ascii="Arial" w:hAnsi="Arial" w:cs="Arial"/>
        </w:rPr>
      </w:pPr>
      <w:r>
        <w:rPr>
          <w:rFonts w:ascii="Arial" w:hAnsi="Arial" w:cs="Arial"/>
        </w:rPr>
        <w:tab/>
      </w:r>
      <w:r w:rsidR="004970DE">
        <w:rPr>
          <w:rFonts w:ascii="Arial" w:hAnsi="Arial" w:cs="Arial"/>
        </w:rPr>
        <w:t>À</w:t>
      </w:r>
      <w:r>
        <w:rPr>
          <w:rFonts w:ascii="Arial" w:hAnsi="Arial" w:cs="Arial"/>
        </w:rPr>
        <w:t xml:space="preserve"> : </w:t>
      </w:r>
      <w:r w:rsidR="004970DE">
        <w:rPr>
          <w:rFonts w:ascii="Arial" w:hAnsi="Arial" w:cs="Arial"/>
        </w:rPr>
        <w:t xml:space="preserve">Peipin, </w:t>
      </w:r>
      <w:bookmarkStart w:id="1" w:name="_GoBack"/>
      <w:bookmarkEnd w:id="1"/>
    </w:p>
    <w:p w:rsidR="004970DE" w:rsidRDefault="004970DE" w:rsidP="009B45B9">
      <w:pPr>
        <w:tabs>
          <w:tab w:val="left" w:pos="851"/>
        </w:tabs>
        <w:rPr>
          <w:rFonts w:ascii="Arial" w:hAnsi="Arial" w:cs="Arial"/>
        </w:rPr>
      </w:pPr>
    </w:p>
    <w:p w:rsidR="004970DE" w:rsidRDefault="004970DE" w:rsidP="009B45B9">
      <w:pPr>
        <w:tabs>
          <w:tab w:val="left" w:pos="851"/>
        </w:tabs>
        <w:rPr>
          <w:rFonts w:ascii="Arial" w:hAnsi="Arial" w:cs="Arial"/>
        </w:rPr>
      </w:pPr>
    </w:p>
    <w:p w:rsidR="004970DE" w:rsidRDefault="004970DE" w:rsidP="009B45B9">
      <w:pPr>
        <w:tabs>
          <w:tab w:val="left" w:pos="851"/>
        </w:tabs>
        <w:rPr>
          <w:rFonts w:ascii="Arial" w:hAnsi="Arial" w:cs="Arial"/>
        </w:rPr>
      </w:pPr>
    </w:p>
    <w:p w:rsidR="004970DE" w:rsidRDefault="004970DE" w:rsidP="009B45B9">
      <w:pPr>
        <w:tabs>
          <w:tab w:val="left" w:pos="851"/>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Signature</w:t>
      </w:r>
    </w:p>
    <w:p w:rsidR="004970DE" w:rsidRDefault="004970DE" w:rsidP="009B45B9">
      <w:pPr>
        <w:tabs>
          <w:tab w:val="left" w:pos="851"/>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Frédéric DAUPHIN, Maire</w:t>
      </w:r>
    </w:p>
    <w:p w:rsidR="009B1CD0" w:rsidRDefault="009B1CD0" w:rsidP="00285D4D">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A86" w:rsidRDefault="00662A86">
      <w:r>
        <w:separator/>
      </w:r>
    </w:p>
  </w:endnote>
  <w:endnote w:type="continuationSeparator" w:id="0">
    <w:p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883E60" w:rsidP="00FE48C9">
          <w:pPr>
            <w:jc w:val="center"/>
            <w:rPr>
              <w:rFonts w:ascii="Arial" w:hAnsi="Arial" w:cs="Arial"/>
              <w:b/>
            </w:rPr>
          </w:pPr>
          <w:r>
            <w:rPr>
              <w:rFonts w:ascii="Arial" w:hAnsi="Arial" w:cs="Arial"/>
              <w:b/>
              <w:i/>
            </w:rPr>
            <w:t>Fourniture et livraison de repas en liaison chaude</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70C31">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70C31">
            <w:rPr>
              <w:rStyle w:val="Numrodepage"/>
              <w:rFonts w:cs="Arial"/>
              <w:b/>
              <w:noProof/>
            </w:rPr>
            <w:t>6</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A86" w:rsidRDefault="00662A86">
      <w:r>
        <w:separator/>
      </w:r>
    </w:p>
  </w:footnote>
  <w:footnote w:type="continuationSeparator" w:id="0">
    <w:p w:rsidR="00662A86" w:rsidRDefault="00662A86">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ole CR. Renard">
    <w15:presenceInfo w15:providerId="None" w15:userId="Carole CR. Ren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85D4D"/>
    <w:rsid w:val="002904AF"/>
    <w:rsid w:val="002C2CA3"/>
    <w:rsid w:val="002C4B3E"/>
    <w:rsid w:val="002C79D6"/>
    <w:rsid w:val="002E56C1"/>
    <w:rsid w:val="00332B12"/>
    <w:rsid w:val="00354C04"/>
    <w:rsid w:val="00385E76"/>
    <w:rsid w:val="003A7270"/>
    <w:rsid w:val="003D053A"/>
    <w:rsid w:val="0043706E"/>
    <w:rsid w:val="0044597F"/>
    <w:rsid w:val="004970DE"/>
    <w:rsid w:val="004A7169"/>
    <w:rsid w:val="004C5755"/>
    <w:rsid w:val="004E75A6"/>
    <w:rsid w:val="00514DAF"/>
    <w:rsid w:val="00532EC7"/>
    <w:rsid w:val="00541CA3"/>
    <w:rsid w:val="005546A9"/>
    <w:rsid w:val="0057113C"/>
    <w:rsid w:val="005824AE"/>
    <w:rsid w:val="005846FB"/>
    <w:rsid w:val="005A05C1"/>
    <w:rsid w:val="005A4A3B"/>
    <w:rsid w:val="005A4CB5"/>
    <w:rsid w:val="005B2316"/>
    <w:rsid w:val="005F0DCE"/>
    <w:rsid w:val="005F60DB"/>
    <w:rsid w:val="0061068C"/>
    <w:rsid w:val="0064560F"/>
    <w:rsid w:val="00647056"/>
    <w:rsid w:val="00654CE0"/>
    <w:rsid w:val="00660727"/>
    <w:rsid w:val="00662A86"/>
    <w:rsid w:val="006A37B0"/>
    <w:rsid w:val="006B5057"/>
    <w:rsid w:val="006C4338"/>
    <w:rsid w:val="006F3DF9"/>
    <w:rsid w:val="007060E5"/>
    <w:rsid w:val="00710FD6"/>
    <w:rsid w:val="00730A78"/>
    <w:rsid w:val="00757151"/>
    <w:rsid w:val="00770C31"/>
    <w:rsid w:val="007909E0"/>
    <w:rsid w:val="0079785C"/>
    <w:rsid w:val="007D4001"/>
    <w:rsid w:val="007D7A65"/>
    <w:rsid w:val="007F68A6"/>
    <w:rsid w:val="0081022F"/>
    <w:rsid w:val="0083205E"/>
    <w:rsid w:val="00840934"/>
    <w:rsid w:val="00844DAA"/>
    <w:rsid w:val="008450C7"/>
    <w:rsid w:val="00876A73"/>
    <w:rsid w:val="00883E60"/>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87564"/>
    <w:rsid w:val="00BA44E5"/>
    <w:rsid w:val="00BD767E"/>
    <w:rsid w:val="00BE6078"/>
    <w:rsid w:val="00C23457"/>
    <w:rsid w:val="00C349C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C373D"/>
    <w:rsid w:val="00FE21F9"/>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60DF8A39"/>
  <w15:chartTrackingRefBased/>
  <w15:docId w15:val="{7F904F7B-19B0-47A9-87B4-2EABFE52C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008CC-335D-4579-9743-48CC06969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144</TotalTime>
  <Pages>6</Pages>
  <Words>1655</Words>
  <Characters>9103</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10737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Carole CR. Renard</cp:lastModifiedBy>
  <cp:revision>7</cp:revision>
  <cp:lastPrinted>2019-07-05T09:01:00Z</cp:lastPrinted>
  <dcterms:created xsi:type="dcterms:W3CDTF">2019-06-19T13:12:00Z</dcterms:created>
  <dcterms:modified xsi:type="dcterms:W3CDTF">2020-05-19T08:01:00Z</dcterms:modified>
</cp:coreProperties>
</file>